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8DC88" w14:textId="44217C7A" w:rsidR="003714B2" w:rsidRPr="00340A5F" w:rsidRDefault="00357B41" w:rsidP="00CD6453">
      <w:pPr>
        <w:rPr>
          <w:rFonts w:ascii="Calibri" w:eastAsia="Calibri" w:hAnsi="Calibri" w:cs="Calibri"/>
          <w:iCs/>
        </w:rPr>
      </w:pPr>
      <w:r w:rsidRPr="00340A5F">
        <w:rPr>
          <w:rFonts w:ascii="Calibri" w:eastAsia="Calibri" w:hAnsi="Calibri" w:cs="Calibri"/>
          <w:iCs/>
        </w:rPr>
        <w:t xml:space="preserve">Załącznik nr </w:t>
      </w:r>
      <w:r w:rsidR="0049363F">
        <w:rPr>
          <w:rFonts w:ascii="Calibri" w:eastAsia="Calibri" w:hAnsi="Calibri" w:cs="Calibri"/>
          <w:iCs/>
        </w:rPr>
        <w:t>19</w:t>
      </w:r>
      <w:r w:rsidRPr="00340A5F">
        <w:rPr>
          <w:rFonts w:ascii="Calibri" w:eastAsia="Calibri" w:hAnsi="Calibri" w:cs="Calibri"/>
          <w:iCs/>
        </w:rPr>
        <w:t xml:space="preserve"> do Regulaminu wyboru projektów</w:t>
      </w:r>
      <w:r w:rsidR="00340A5F" w:rsidRPr="00340A5F">
        <w:rPr>
          <w:rFonts w:ascii="Calibri" w:eastAsia="Calibri" w:hAnsi="Calibri" w:cs="Calibri"/>
          <w:iCs/>
        </w:rPr>
        <w:t xml:space="preserve"> stanowiący </w:t>
      </w:r>
      <w:r w:rsidR="00340A5F" w:rsidRPr="00340A5F">
        <w:rPr>
          <w:rFonts w:ascii="Calibri" w:hAnsi="Calibri" w:cs="Calibri"/>
        </w:rPr>
        <w:t>z</w:t>
      </w:r>
      <w:r w:rsidR="003714B2" w:rsidRPr="00340A5F">
        <w:rPr>
          <w:rFonts w:ascii="Calibri" w:hAnsi="Calibri" w:cs="Calibri"/>
        </w:rPr>
        <w:t xml:space="preserve">ałącznik nr </w:t>
      </w:r>
      <w:r w:rsidR="00CA42B8" w:rsidRPr="00340A5F">
        <w:rPr>
          <w:rFonts w:ascii="Calibri" w:hAnsi="Calibri" w:cs="Calibri"/>
        </w:rPr>
        <w:t>5</w:t>
      </w:r>
      <w:r w:rsidR="003714B2" w:rsidRPr="00340A5F">
        <w:rPr>
          <w:rFonts w:ascii="Calibri" w:hAnsi="Calibri" w:cs="Calibri"/>
        </w:rPr>
        <w:t xml:space="preserve"> do umowy</w:t>
      </w:r>
      <w:r w:rsidR="00340A5F" w:rsidRPr="00340A5F">
        <w:rPr>
          <w:rFonts w:ascii="Calibri" w:hAnsi="Calibri" w:cs="Calibri"/>
        </w:rPr>
        <w:t xml:space="preserve"> o</w:t>
      </w:r>
      <w:r w:rsidR="00683EA0">
        <w:rPr>
          <w:rFonts w:ascii="Calibri" w:hAnsi="Calibri" w:cs="Calibri"/>
        </w:rPr>
        <w:t> </w:t>
      </w:r>
      <w:r w:rsidR="00340A5F" w:rsidRPr="00340A5F">
        <w:rPr>
          <w:rFonts w:ascii="Calibri" w:hAnsi="Calibri" w:cs="Calibri"/>
        </w:rPr>
        <w:t>dofinansowanie projektu</w:t>
      </w:r>
      <w:bookmarkStart w:id="0" w:name="_GoBack"/>
      <w:bookmarkEnd w:id="0"/>
    </w:p>
    <w:p w14:paraId="4BC6ED00" w14:textId="3B9493C9" w:rsidR="00AF6444" w:rsidRDefault="005D3569" w:rsidP="00AF6444">
      <w:pPr>
        <w:pStyle w:val="Tekstpodstawowy"/>
        <w:spacing w:before="360" w:after="36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... </w:t>
      </w:r>
      <w:r w:rsidR="00AF6444" w:rsidRPr="003E53B5">
        <w:rPr>
          <w:rFonts w:ascii="Calibri" w:hAnsi="Calibri" w:cs="Calibri"/>
        </w:rPr>
        <w:t>(miejsce i data)</w:t>
      </w:r>
    </w:p>
    <w:p w14:paraId="487F4F05" w14:textId="430BD2C7" w:rsidR="003714B2" w:rsidRPr="003E53B5" w:rsidRDefault="003714B2" w:rsidP="00AF6444">
      <w:pPr>
        <w:pStyle w:val="Tekstpodstawowy"/>
        <w:spacing w:before="360" w:after="360"/>
        <w:jc w:val="left"/>
        <w:rPr>
          <w:rFonts w:ascii="Calibri" w:hAnsi="Calibri" w:cs="Calibri"/>
        </w:rPr>
      </w:pPr>
      <w:r w:rsidRPr="003E53B5">
        <w:rPr>
          <w:rFonts w:ascii="Calibri" w:hAnsi="Calibri" w:cs="Calibri"/>
        </w:rPr>
        <w:t>Nazwa i adres Beneficjenta</w:t>
      </w:r>
      <w:r w:rsidR="00AF6444">
        <w:rPr>
          <w:rFonts w:ascii="Calibri" w:hAnsi="Calibri" w:cs="Calibri"/>
        </w:rPr>
        <w:t>: ...</w:t>
      </w:r>
    </w:p>
    <w:p w14:paraId="200177AD" w14:textId="0C60E28B" w:rsidR="003714B2" w:rsidRPr="003E53B5" w:rsidRDefault="00F37B31" w:rsidP="00AF6444">
      <w:pPr>
        <w:pStyle w:val="Nagwek1"/>
        <w:rPr>
          <w:rFonts w:cs="Calibri"/>
        </w:rPr>
      </w:pPr>
      <w:r w:rsidRPr="00AF6444">
        <w:t>Oświadczenie o kwalifikowalności podatku od towarów i usług</w:t>
      </w:r>
      <w:r w:rsidR="003714B2" w:rsidRPr="003E53B5">
        <w:rPr>
          <w:rFonts w:cs="Calibri"/>
        </w:rPr>
        <w:t xml:space="preserve"> </w:t>
      </w:r>
      <w:r w:rsidR="003714B2" w:rsidRPr="003E53B5">
        <w:rPr>
          <w:rStyle w:val="Odwoanieprzypisudolnego"/>
          <w:rFonts w:ascii="Calibri" w:hAnsi="Calibri" w:cs="Calibri"/>
        </w:rPr>
        <w:footnoteReference w:id="1"/>
      </w:r>
    </w:p>
    <w:p w14:paraId="1CE33A45" w14:textId="4DF6476E" w:rsidR="003714B2" w:rsidRPr="0016554E" w:rsidRDefault="003714B2" w:rsidP="006A103D">
      <w:pPr>
        <w:spacing w:after="120"/>
        <w:rPr>
          <w:rFonts w:ascii="Calibri" w:hAnsi="Calibri" w:cs="Calibri"/>
        </w:rPr>
      </w:pPr>
      <w:r w:rsidRPr="0016554E">
        <w:rPr>
          <w:rFonts w:ascii="Calibri" w:hAnsi="Calibri" w:cs="Calibri"/>
        </w:rPr>
        <w:t>W związku z przyznaniem</w:t>
      </w:r>
      <w:r w:rsidR="006A103D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...</w:t>
      </w:r>
      <w:r w:rsidR="006A103D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(nazwa Beneficjenta oraz jego status prawny) dofinansowania ze</w:t>
      </w:r>
      <w:r w:rsidR="0016554E">
        <w:rPr>
          <w:rFonts w:ascii="Calibri" w:hAnsi="Calibri" w:cs="Calibri"/>
        </w:rPr>
        <w:t> </w:t>
      </w:r>
      <w:r w:rsidRPr="0016554E">
        <w:rPr>
          <w:rFonts w:ascii="Calibri" w:hAnsi="Calibri" w:cs="Calibri"/>
        </w:rPr>
        <w:t>środków Europejskiego Funduszu Społecznego Plus w ramach Programu Fundusze Europejskie dla Pomorza 2021-2027 na realizację projektu</w:t>
      </w:r>
      <w:r w:rsidR="006A103D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...</w:t>
      </w:r>
      <w:r w:rsidR="006A103D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(nazwa i nr projektu)</w:t>
      </w:r>
      <w:r w:rsidR="006A103D" w:rsidRPr="0016554E">
        <w:rPr>
          <w:rFonts w:ascii="Calibri" w:hAnsi="Calibri" w:cs="Calibri"/>
        </w:rPr>
        <w:t xml:space="preserve"> ... </w:t>
      </w:r>
      <w:r w:rsidRPr="0016554E">
        <w:rPr>
          <w:rFonts w:ascii="Calibri" w:hAnsi="Calibri" w:cs="Calibri"/>
        </w:rPr>
        <w:t xml:space="preserve">(nazwa Beneficjenta) oświadcza, iż realizując powyższy projekt nie może odzyskać w żaden sposób poniesionego kosztu podatku VAT, którego wysokość została zawarta w budżecie Projektu. </w:t>
      </w:r>
    </w:p>
    <w:p w14:paraId="56A0929D" w14:textId="67CA932E" w:rsidR="003714B2" w:rsidRPr="0016554E" w:rsidRDefault="003714B2" w:rsidP="00BE3A90">
      <w:pPr>
        <w:spacing w:after="120"/>
        <w:rPr>
          <w:rFonts w:ascii="Calibri" w:hAnsi="Calibri" w:cs="Calibri"/>
        </w:rPr>
      </w:pPr>
      <w:r w:rsidRPr="0016554E">
        <w:rPr>
          <w:rFonts w:ascii="Calibri" w:hAnsi="Calibri" w:cs="Calibri"/>
        </w:rPr>
        <w:t>Jednocześnie</w:t>
      </w:r>
      <w:r w:rsidR="00BE3A90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.</w:t>
      </w:r>
      <w:r w:rsidR="00BE3A90" w:rsidRPr="0016554E">
        <w:rPr>
          <w:rFonts w:ascii="Calibri" w:hAnsi="Calibri" w:cs="Calibri"/>
        </w:rPr>
        <w:t>.</w:t>
      </w:r>
      <w:r w:rsidRPr="0016554E">
        <w:rPr>
          <w:rFonts w:ascii="Calibri" w:hAnsi="Calibri" w:cs="Calibri"/>
        </w:rPr>
        <w:t>.</w:t>
      </w:r>
      <w:r w:rsidR="00BE3A90" w:rsidRPr="0016554E">
        <w:rPr>
          <w:rFonts w:ascii="Calibri" w:hAnsi="Calibri" w:cs="Calibri"/>
        </w:rPr>
        <w:t xml:space="preserve"> </w:t>
      </w:r>
      <w:r w:rsidRPr="0016554E">
        <w:rPr>
          <w:rFonts w:ascii="Calibri" w:hAnsi="Calibri" w:cs="Calibri"/>
        </w:rPr>
        <w:t>(nazwa Beneficjenta) zobowiązuje się do zwrotu zrefundowanej w ramach Projektu</w:t>
      </w:r>
      <w:r w:rsidR="00BE3A90" w:rsidRPr="0016554E">
        <w:rPr>
          <w:rFonts w:ascii="Calibri" w:hAnsi="Calibri" w:cs="Calibri"/>
        </w:rPr>
        <w:t xml:space="preserve"> ..</w:t>
      </w:r>
      <w:r w:rsidRPr="0016554E">
        <w:rPr>
          <w:rFonts w:ascii="Calibri" w:hAnsi="Calibri" w:cs="Calibri"/>
        </w:rPr>
        <w:t>. (nazwa i nr projektu) części poniesionego VAT, jeżeli zaistnieją przesłanki umożliwiające odzyskanie tego podatku</w:t>
      </w:r>
      <w:r w:rsidRPr="0016554E">
        <w:rPr>
          <w:rStyle w:val="Odwoanieprzypisudolnego"/>
          <w:rFonts w:ascii="Calibri" w:hAnsi="Calibri" w:cs="Calibri"/>
        </w:rPr>
        <w:footnoteReference w:id="2"/>
      </w:r>
      <w:r w:rsidRPr="0016554E">
        <w:rPr>
          <w:rFonts w:ascii="Calibri" w:hAnsi="Calibri" w:cs="Calibri"/>
        </w:rPr>
        <w:t xml:space="preserve"> przez .</w:t>
      </w:r>
      <w:r w:rsidR="00BE3A90" w:rsidRPr="0016554E">
        <w:rPr>
          <w:rFonts w:ascii="Calibri" w:hAnsi="Calibri" w:cs="Calibri"/>
        </w:rPr>
        <w:t>.. (</w:t>
      </w:r>
      <w:r w:rsidRPr="0016554E">
        <w:rPr>
          <w:rFonts w:ascii="Calibri" w:hAnsi="Calibri" w:cs="Calibri"/>
        </w:rPr>
        <w:t>nazwa Beneficjenta</w:t>
      </w:r>
      <w:r w:rsidR="00BE3A90" w:rsidRPr="0016554E">
        <w:rPr>
          <w:rFonts w:ascii="Calibri" w:hAnsi="Calibri" w:cs="Calibri"/>
        </w:rPr>
        <w:t>)</w:t>
      </w:r>
      <w:r w:rsidRPr="0016554E">
        <w:rPr>
          <w:rFonts w:ascii="Calibri" w:hAnsi="Calibri" w:cs="Calibri"/>
        </w:rPr>
        <w:t>.</w:t>
      </w:r>
    </w:p>
    <w:p w14:paraId="69257AAF" w14:textId="1E300D80" w:rsidR="003714B2" w:rsidRPr="0016554E" w:rsidRDefault="00BE3A90" w:rsidP="006A103D">
      <w:pPr>
        <w:spacing w:after="120"/>
        <w:rPr>
          <w:rFonts w:ascii="Calibri" w:hAnsi="Calibri" w:cs="Calibri"/>
        </w:rPr>
      </w:pPr>
      <w:r w:rsidRPr="0016554E">
        <w:rPr>
          <w:rFonts w:ascii="Calibri" w:hAnsi="Calibri" w:cs="Calibri"/>
        </w:rPr>
        <w:t xml:space="preserve">... </w:t>
      </w:r>
      <w:r w:rsidR="003714B2" w:rsidRPr="0016554E">
        <w:rPr>
          <w:rFonts w:ascii="Calibri" w:hAnsi="Calibri" w:cs="Calibri"/>
        </w:rPr>
        <w:t>(nazwa Beneficjenta) zobowiązuje się również do udostępniania dokumentacji finansowo-księgowej oraz udzielania uprawnionym organom kontrolnym informacji umożliwiających weryfikację kwalifikowalności podatku VAT.</w:t>
      </w:r>
    </w:p>
    <w:p w14:paraId="7F2A29A7" w14:textId="5357CBB6" w:rsidR="00D674BA" w:rsidRPr="005A6EB1" w:rsidRDefault="00F6779A" w:rsidP="005A6EB1">
      <w:pPr>
        <w:ind w:left="4320"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7A07D" wp14:editId="3EA4CCF6">
                <wp:simplePos x="0" y="0"/>
                <wp:positionH relativeFrom="column">
                  <wp:posOffset>4174490</wp:posOffset>
                </wp:positionH>
                <wp:positionV relativeFrom="paragraph">
                  <wp:posOffset>154940</wp:posOffset>
                </wp:positionV>
                <wp:extent cx="1234440" cy="0"/>
                <wp:effectExtent l="0" t="0" r="0" b="0"/>
                <wp:wrapNone/>
                <wp:docPr id="1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DB6DE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7pt,12.2pt" to="425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>P</w:t>
      </w:r>
      <w:r w:rsidR="003714B2" w:rsidRPr="003E53B5">
        <w:rPr>
          <w:rFonts w:ascii="Calibri" w:hAnsi="Calibri" w:cs="Calibri"/>
          <w:sz w:val="22"/>
          <w:szCs w:val="22"/>
        </w:rPr>
        <w:t>odpis i pieczęć</w:t>
      </w:r>
      <w:r>
        <w:rPr>
          <w:rFonts w:ascii="Calibri" w:hAnsi="Calibri" w:cs="Calibri"/>
          <w:sz w:val="22"/>
          <w:szCs w:val="22"/>
        </w:rPr>
        <w:t xml:space="preserve"> </w:t>
      </w:r>
    </w:p>
    <w:sectPr w:rsidR="00D674BA" w:rsidRPr="005A6EB1" w:rsidSect="00A2686F">
      <w:headerReference w:type="default" r:id="rId8"/>
      <w:headerReference w:type="first" r:id="rId9"/>
      <w:footerReference w:type="first" r:id="rId10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4CDA3" w14:textId="77777777" w:rsidR="00F15BD1" w:rsidRDefault="00F15BD1">
      <w:r>
        <w:separator/>
      </w:r>
    </w:p>
  </w:endnote>
  <w:endnote w:type="continuationSeparator" w:id="0">
    <w:p w14:paraId="1A554D7A" w14:textId="77777777" w:rsidR="00F15BD1" w:rsidRDefault="00F15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F45C0" w14:textId="63AF2B4D" w:rsidR="007B2500" w:rsidRPr="00B01F08" w:rsidRDefault="005A6EB1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21D1AF0" wp14:editId="61533FD4">
          <wp:simplePos x="0" y="0"/>
          <wp:positionH relativeFrom="column">
            <wp:posOffset>-877570</wp:posOffset>
          </wp:positionH>
          <wp:positionV relativeFrom="paragraph">
            <wp:posOffset>-188595</wp:posOffset>
          </wp:positionV>
          <wp:extent cx="3651885" cy="381000"/>
          <wp:effectExtent l="0" t="0" r="5715" b="0"/>
          <wp:wrapTight wrapText="bothSides">
            <wp:wrapPolygon edited="0">
              <wp:start x="0" y="0"/>
              <wp:lineTo x="0" y="20520"/>
              <wp:lineTo x="21521" y="20520"/>
              <wp:lineTo x="21521" y="0"/>
              <wp:lineTo x="0" y="0"/>
            </wp:wrapPolygon>
          </wp:wrapTight>
          <wp:docPr id="2" name="Obraz 2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188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2" w:author="Marta Żbikowska" w:date="2023-06-07T10:41:00Z">
      <w:r w:rsidR="00E7539B">
        <w:rPr>
          <w:noProof/>
        </w:rPr>
        <w:drawing>
          <wp:anchor distT="0" distB="0" distL="114300" distR="114300" simplePos="0" relativeHeight="251668480" behindDoc="1" locked="0" layoutInCell="1" allowOverlap="1" wp14:anchorId="0D17AFCF" wp14:editId="59F1F2D3">
            <wp:simplePos x="0" y="0"/>
            <wp:positionH relativeFrom="page">
              <wp:posOffset>3805555</wp:posOffset>
            </wp:positionH>
            <wp:positionV relativeFrom="paragraph">
              <wp:posOffset>-238760</wp:posOffset>
            </wp:positionV>
            <wp:extent cx="3101340" cy="428625"/>
            <wp:effectExtent l="0" t="0" r="3810" b="9525"/>
            <wp:wrapNone/>
            <wp:docPr id="1894909483" name="Obraz 6" descr="Wojewódzki Urząd Pracy w Gdańsku Jednostka Samorządu Województwa Pomorskiego  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F2306" wp14:editId="05FF7440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39AFFCBB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54BF2" w14:textId="77777777" w:rsidR="00F15BD1" w:rsidRDefault="00F15BD1">
      <w:r>
        <w:separator/>
      </w:r>
    </w:p>
  </w:footnote>
  <w:footnote w:type="continuationSeparator" w:id="0">
    <w:p w14:paraId="50BC6C0E" w14:textId="77777777" w:rsidR="00F15BD1" w:rsidRDefault="00F15BD1">
      <w:r>
        <w:continuationSeparator/>
      </w:r>
    </w:p>
  </w:footnote>
  <w:footnote w:id="1">
    <w:p w14:paraId="03CA030D" w14:textId="77777777" w:rsidR="003714B2" w:rsidRPr="005A6EB1" w:rsidRDefault="003714B2" w:rsidP="00CD6453">
      <w:pPr>
        <w:pStyle w:val="Tekstprzypisudolnego"/>
        <w:spacing w:after="60"/>
        <w:rPr>
          <w:rFonts w:ascii="Calibri" w:hAnsi="Calibri" w:cs="Calibri"/>
          <w:sz w:val="22"/>
          <w:szCs w:val="22"/>
        </w:rPr>
      </w:pPr>
      <w:r w:rsidRPr="003E53B5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E53B5">
        <w:rPr>
          <w:rFonts w:ascii="Calibri" w:hAnsi="Calibri" w:cs="Calibri"/>
          <w:sz w:val="24"/>
          <w:szCs w:val="24"/>
        </w:rPr>
        <w:t xml:space="preserve"> </w:t>
      </w:r>
      <w:r w:rsidRPr="005A6EB1">
        <w:rPr>
          <w:rFonts w:ascii="Calibri" w:hAnsi="Calibri" w:cs="Calibri"/>
          <w:sz w:val="22"/>
          <w:szCs w:val="22"/>
        </w:rPr>
        <w:t xml:space="preserve">Oświadczenie może być modyfikowane w przypadku gdy Beneficjent kwalifikuje podatek od towarów i usług wyłącznie w odniesieniu do poszczególnych kategorii wydatków. </w:t>
      </w:r>
    </w:p>
  </w:footnote>
  <w:footnote w:id="2">
    <w:p w14:paraId="77E3BB19" w14:textId="0D6FA8FB" w:rsidR="003714B2" w:rsidRPr="003E53B5" w:rsidRDefault="003714B2" w:rsidP="00CD6453">
      <w:pPr>
        <w:pStyle w:val="Tekstprzypisudolnego"/>
        <w:rPr>
          <w:rFonts w:ascii="Calibri" w:hAnsi="Calibri" w:cs="Calibri"/>
          <w:sz w:val="24"/>
          <w:szCs w:val="24"/>
        </w:rPr>
      </w:pPr>
      <w:r w:rsidRPr="005A6EB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="00D2448B" w:rsidRPr="005A6EB1">
        <w:rPr>
          <w:rFonts w:ascii="Calibri" w:hAnsi="Calibri" w:cs="Calibri"/>
          <w:sz w:val="22"/>
          <w:szCs w:val="22"/>
        </w:rPr>
        <w:t xml:space="preserve"> </w:t>
      </w:r>
      <w:r w:rsidRPr="005A6EB1">
        <w:rPr>
          <w:rFonts w:ascii="Calibri" w:hAnsi="Calibri" w:cs="Calibri"/>
          <w:sz w:val="22"/>
          <w:szCs w:val="22"/>
        </w:rPr>
        <w:t>Zgodnie z art. 91 ust. 7 ustawy z dnia 11 marca 2004 r. o podatku od towarów i usług (Dz.U.</w:t>
      </w:r>
      <w:r w:rsidR="005A6EB1">
        <w:rPr>
          <w:rFonts w:ascii="Calibri" w:hAnsi="Calibri" w:cs="Calibri"/>
          <w:sz w:val="22"/>
          <w:szCs w:val="22"/>
        </w:rPr>
        <w:t> </w:t>
      </w:r>
      <w:r w:rsidRPr="005A6EB1">
        <w:rPr>
          <w:rFonts w:ascii="Calibri" w:hAnsi="Calibri" w:cs="Calibri"/>
          <w:sz w:val="22"/>
          <w:szCs w:val="22"/>
        </w:rPr>
        <w:t>z</w:t>
      </w:r>
      <w:r w:rsidR="005A6EB1">
        <w:rPr>
          <w:rFonts w:ascii="Calibri" w:hAnsi="Calibri" w:cs="Calibri"/>
          <w:sz w:val="22"/>
          <w:szCs w:val="22"/>
        </w:rPr>
        <w:t> </w:t>
      </w:r>
      <w:r w:rsidRPr="005A6EB1">
        <w:rPr>
          <w:rFonts w:ascii="Calibri" w:hAnsi="Calibri" w:cs="Calibri"/>
          <w:sz w:val="22"/>
          <w:szCs w:val="22"/>
        </w:rPr>
        <w:t>2022</w:t>
      </w:r>
      <w:r w:rsidR="005A6EB1">
        <w:rPr>
          <w:rFonts w:ascii="Calibri" w:hAnsi="Calibri" w:cs="Calibri"/>
          <w:sz w:val="22"/>
          <w:szCs w:val="22"/>
        </w:rPr>
        <w:t> </w:t>
      </w:r>
      <w:r w:rsidRPr="005A6EB1">
        <w:rPr>
          <w:rFonts w:ascii="Calibri" w:hAnsi="Calibri" w:cs="Calibri"/>
          <w:sz w:val="22"/>
          <w:szCs w:val="22"/>
        </w:rPr>
        <w:t xml:space="preserve">r., poz. 931 z </w:t>
      </w:r>
      <w:proofErr w:type="spellStart"/>
      <w:r w:rsidRPr="005A6EB1">
        <w:rPr>
          <w:rFonts w:ascii="Calibri" w:hAnsi="Calibri" w:cs="Calibri"/>
          <w:sz w:val="22"/>
          <w:szCs w:val="22"/>
        </w:rPr>
        <w:t>późn</w:t>
      </w:r>
      <w:proofErr w:type="spellEnd"/>
      <w:r w:rsidRPr="005A6EB1">
        <w:rPr>
          <w:rFonts w:ascii="Calibri" w:hAnsi="Calibri" w:cs="Calibri"/>
          <w:sz w:val="22"/>
          <w:szCs w:val="22"/>
        </w:rPr>
        <w:t xml:space="preserve">. zm.).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DD87D" w14:textId="77777777" w:rsidR="009A4ACC" w:rsidRDefault="009A4AC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D8EDB" w14:textId="1174B161" w:rsidR="000174EA" w:rsidRDefault="00E7539B" w:rsidP="00E64D96">
    <w:pPr>
      <w:pStyle w:val="Nagwek"/>
      <w:ind w:left="-1134"/>
    </w:pPr>
    <w:ins w:id="1" w:author="Marta Żbikowska" w:date="2023-06-07T10:39:00Z">
      <w:r>
        <w:rPr>
          <w:noProof/>
        </w:rPr>
        <w:drawing>
          <wp:anchor distT="0" distB="0" distL="114300" distR="114300" simplePos="0" relativeHeight="251666432" behindDoc="1" locked="0" layoutInCell="1" allowOverlap="1" wp14:anchorId="44C587C4" wp14:editId="517B27AB">
            <wp:simplePos x="0" y="0"/>
            <wp:positionH relativeFrom="page">
              <wp:align>right</wp:align>
            </wp:positionH>
            <wp:positionV relativeFrom="paragraph">
              <wp:posOffset>47625</wp:posOffset>
            </wp:positionV>
            <wp:extent cx="7322185" cy="688975"/>
            <wp:effectExtent l="0" t="0" r="0" b="0"/>
            <wp:wrapNone/>
            <wp:docPr id="1645130618" name="Obraz 2" descr="Ciąg czterech logotypów w kolejności od lewej: 1. Fundusze Europejskie dla Pomorza, 2. Rzeczpospolita Polska, 3. Dofinansowane przez Unię Europejską, 4. Urząd Marszałkowski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30618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174E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CCAD44" wp14:editId="391FBC6E">
              <wp:simplePos x="0" y="0"/>
              <wp:positionH relativeFrom="column">
                <wp:posOffset>-748030</wp:posOffset>
              </wp:positionH>
              <wp:positionV relativeFrom="paragraph">
                <wp:posOffset>871220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line w14:anchorId="6C8A19E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C4D46F6-393D-48F8-A3C4-450F710E6065}"/>
  </w:docVars>
  <w:rsids>
    <w:rsidRoot w:val="001A02A1"/>
    <w:rsid w:val="000174EA"/>
    <w:rsid w:val="000364DF"/>
    <w:rsid w:val="00061F20"/>
    <w:rsid w:val="00080D83"/>
    <w:rsid w:val="000A3836"/>
    <w:rsid w:val="000D283E"/>
    <w:rsid w:val="000D350C"/>
    <w:rsid w:val="00120BC8"/>
    <w:rsid w:val="00124D4A"/>
    <w:rsid w:val="001304E7"/>
    <w:rsid w:val="00130B23"/>
    <w:rsid w:val="001520FF"/>
    <w:rsid w:val="0016554E"/>
    <w:rsid w:val="001A02A1"/>
    <w:rsid w:val="001A081C"/>
    <w:rsid w:val="001A3D33"/>
    <w:rsid w:val="001B210F"/>
    <w:rsid w:val="001D059A"/>
    <w:rsid w:val="00241C1F"/>
    <w:rsid w:val="002425AE"/>
    <w:rsid w:val="002529E4"/>
    <w:rsid w:val="002C6347"/>
    <w:rsid w:val="00315901"/>
    <w:rsid w:val="00320AAC"/>
    <w:rsid w:val="00325198"/>
    <w:rsid w:val="00340A5F"/>
    <w:rsid w:val="003526F5"/>
    <w:rsid w:val="0035482A"/>
    <w:rsid w:val="00357B41"/>
    <w:rsid w:val="003619F2"/>
    <w:rsid w:val="00365820"/>
    <w:rsid w:val="003714B2"/>
    <w:rsid w:val="0039693E"/>
    <w:rsid w:val="003C554F"/>
    <w:rsid w:val="003E53B5"/>
    <w:rsid w:val="0040149C"/>
    <w:rsid w:val="00414478"/>
    <w:rsid w:val="004430F4"/>
    <w:rsid w:val="00464281"/>
    <w:rsid w:val="00492BD3"/>
    <w:rsid w:val="0049363F"/>
    <w:rsid w:val="004B38AD"/>
    <w:rsid w:val="004B70BD"/>
    <w:rsid w:val="004C303B"/>
    <w:rsid w:val="0052111D"/>
    <w:rsid w:val="005266B7"/>
    <w:rsid w:val="005760A9"/>
    <w:rsid w:val="00594464"/>
    <w:rsid w:val="005A6EB1"/>
    <w:rsid w:val="005D3569"/>
    <w:rsid w:val="005F50E2"/>
    <w:rsid w:val="0061767F"/>
    <w:rsid w:val="00622781"/>
    <w:rsid w:val="00640BFF"/>
    <w:rsid w:val="0066032A"/>
    <w:rsid w:val="00665A91"/>
    <w:rsid w:val="00683EA0"/>
    <w:rsid w:val="0069621B"/>
    <w:rsid w:val="006A103D"/>
    <w:rsid w:val="006B4267"/>
    <w:rsid w:val="006F0C63"/>
    <w:rsid w:val="006F209E"/>
    <w:rsid w:val="00727F94"/>
    <w:rsid w:val="007337EB"/>
    <w:rsid w:val="00745D18"/>
    <w:rsid w:val="00776530"/>
    <w:rsid w:val="00780EA2"/>
    <w:rsid w:val="00791E8E"/>
    <w:rsid w:val="007A0109"/>
    <w:rsid w:val="007B2500"/>
    <w:rsid w:val="007B5688"/>
    <w:rsid w:val="007B6A89"/>
    <w:rsid w:val="007D61D6"/>
    <w:rsid w:val="007E1B19"/>
    <w:rsid w:val="007F3623"/>
    <w:rsid w:val="00821BD2"/>
    <w:rsid w:val="00827311"/>
    <w:rsid w:val="00834BB4"/>
    <w:rsid w:val="00835187"/>
    <w:rsid w:val="00873501"/>
    <w:rsid w:val="00876326"/>
    <w:rsid w:val="008945D9"/>
    <w:rsid w:val="008C52E2"/>
    <w:rsid w:val="008D0697"/>
    <w:rsid w:val="009706FB"/>
    <w:rsid w:val="009726FB"/>
    <w:rsid w:val="009A4ACC"/>
    <w:rsid w:val="009D71C1"/>
    <w:rsid w:val="009D7CAD"/>
    <w:rsid w:val="009F2CF0"/>
    <w:rsid w:val="00A0160D"/>
    <w:rsid w:val="00A04690"/>
    <w:rsid w:val="00A214A1"/>
    <w:rsid w:val="00A2686F"/>
    <w:rsid w:val="00A40DD3"/>
    <w:rsid w:val="00A571D8"/>
    <w:rsid w:val="00A7018B"/>
    <w:rsid w:val="00A830EB"/>
    <w:rsid w:val="00A8311B"/>
    <w:rsid w:val="00AD1EFE"/>
    <w:rsid w:val="00AD51FC"/>
    <w:rsid w:val="00AD7E56"/>
    <w:rsid w:val="00AF6444"/>
    <w:rsid w:val="00B01F08"/>
    <w:rsid w:val="00B16E8F"/>
    <w:rsid w:val="00B2442F"/>
    <w:rsid w:val="00B30401"/>
    <w:rsid w:val="00B6637D"/>
    <w:rsid w:val="00BB76D0"/>
    <w:rsid w:val="00BC363C"/>
    <w:rsid w:val="00BE3A90"/>
    <w:rsid w:val="00C0008C"/>
    <w:rsid w:val="00C268A0"/>
    <w:rsid w:val="00C377A0"/>
    <w:rsid w:val="00C57BB1"/>
    <w:rsid w:val="00C62C24"/>
    <w:rsid w:val="00C635B6"/>
    <w:rsid w:val="00CA42B8"/>
    <w:rsid w:val="00CA5CBD"/>
    <w:rsid w:val="00CD6453"/>
    <w:rsid w:val="00CE005B"/>
    <w:rsid w:val="00D0361A"/>
    <w:rsid w:val="00D1150B"/>
    <w:rsid w:val="00D2448B"/>
    <w:rsid w:val="00D30ADD"/>
    <w:rsid w:val="00D43A0D"/>
    <w:rsid w:val="00D46867"/>
    <w:rsid w:val="00D526F3"/>
    <w:rsid w:val="00D57724"/>
    <w:rsid w:val="00D664F2"/>
    <w:rsid w:val="00D674BA"/>
    <w:rsid w:val="00DA2034"/>
    <w:rsid w:val="00DC733E"/>
    <w:rsid w:val="00DE5229"/>
    <w:rsid w:val="00DF57BE"/>
    <w:rsid w:val="00E06500"/>
    <w:rsid w:val="00E539C6"/>
    <w:rsid w:val="00E57060"/>
    <w:rsid w:val="00E64D96"/>
    <w:rsid w:val="00E7503C"/>
    <w:rsid w:val="00E7539B"/>
    <w:rsid w:val="00E81ADD"/>
    <w:rsid w:val="00E87616"/>
    <w:rsid w:val="00EA5C16"/>
    <w:rsid w:val="00EE526B"/>
    <w:rsid w:val="00EF000D"/>
    <w:rsid w:val="00F02994"/>
    <w:rsid w:val="00F15BD1"/>
    <w:rsid w:val="00F37B31"/>
    <w:rsid w:val="00F5032F"/>
    <w:rsid w:val="00F545A3"/>
    <w:rsid w:val="00F6779A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E32519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F6444"/>
    <w:pPr>
      <w:keepNext/>
      <w:keepLines/>
      <w:spacing w:before="480" w:after="480"/>
      <w:jc w:val="center"/>
      <w:outlineLvl w:val="0"/>
    </w:pPr>
    <w:rPr>
      <w:rFonts w:asciiTheme="minorHAnsi" w:eastAsiaTheme="majorEastAsia" w:hAnsiTheme="minorHAnsi" w:cstheme="majorBidi"/>
      <w:b/>
      <w:bCs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3714B2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3714B2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rsid w:val="003714B2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3714B2"/>
    <w:pPr>
      <w:tabs>
        <w:tab w:val="left" w:pos="900"/>
      </w:tabs>
      <w:spacing w:line="240" w:lineRule="auto"/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714B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AF6444"/>
    <w:rPr>
      <w:rFonts w:asciiTheme="minorHAnsi" w:eastAsiaTheme="majorEastAsia" w:hAnsiTheme="minorHAnsi" w:cstheme="majorBidi"/>
      <w:b/>
      <w:bCs/>
      <w:sz w:val="28"/>
      <w:szCs w:val="32"/>
    </w:rPr>
  </w:style>
  <w:style w:type="character" w:styleId="Odwoaniedokomentarza">
    <w:name w:val="annotation reference"/>
    <w:basedOn w:val="Domylnaczcionkaakapitu"/>
    <w:rsid w:val="00AF644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44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F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44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4D46F6-393D-48F8-A3C4-450F710E60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4</TotalTime>
  <Pages>1</Pages>
  <Words>147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Anna Bizub-Jechna</cp:lastModifiedBy>
  <cp:revision>3</cp:revision>
  <cp:lastPrinted>2023-02-24T08:38:00Z</cp:lastPrinted>
  <dcterms:created xsi:type="dcterms:W3CDTF">2024-08-11T22:16:00Z</dcterms:created>
  <dcterms:modified xsi:type="dcterms:W3CDTF">2024-08-12T08:39:00Z</dcterms:modified>
</cp:coreProperties>
</file>